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F5B" w:rsidRPr="00037F5B" w:rsidRDefault="00037F5B" w:rsidP="00773250">
      <w:pPr>
        <w:pStyle w:val="NormalWeb"/>
        <w:keepNext/>
        <w:framePr w:dropCap="drop" w:lines="3" w:wrap="around" w:vAnchor="text" w:hAnchor="page" w:x="4186"/>
        <w:spacing w:beforeAutospacing="0" w:after="0" w:afterAutospacing="0" w:line="827" w:lineRule="exact"/>
        <w:textAlignment w:val="baseline"/>
        <w:rPr>
          <w:ins w:id="0" w:author="Shereen EL-Molla" w:date="2010-05-13T15:17:00Z"/>
          <w:rFonts w:ascii="Arial" w:hAnsi="Arial" w:cs="Arial"/>
          <w:color w:val="000000"/>
          <w:position w:val="-11"/>
          <w:sz w:val="104"/>
          <w:szCs w:val="104"/>
        </w:rPr>
      </w:pPr>
      <w:ins w:id="1" w:author="Shereen EL-Molla" w:date="2010-05-13T15:17:00Z">
        <w:r w:rsidRPr="00037F5B">
          <w:rPr>
            <w:rFonts w:ascii="Arial" w:hAnsi="Arial" w:cs="Arial"/>
            <w:color w:val="000000"/>
            <w:position w:val="-11"/>
            <w:sz w:val="104"/>
            <w:szCs w:val="104"/>
          </w:rPr>
          <w:t>B</w:t>
        </w:r>
      </w:ins>
    </w:p>
    <w:p w:rsidR="00037F5B" w:rsidRPr="00037F5B" w:rsidRDefault="00037F5B" w:rsidP="00037F5B">
      <w:pPr>
        <w:pStyle w:val="NormalWeb"/>
        <w:rPr>
          <w:ins w:id="2" w:author="Shereen EL-Molla" w:date="2010-05-13T15:17:00Z"/>
          <w:color w:val="000000"/>
        </w:rPr>
      </w:pPr>
      <w:ins w:id="3" w:author="Shereen EL-Molla" w:date="2010-05-13T15:17:00Z">
        <w:r w:rsidRPr="00037F5B">
          <w:rPr>
            <w:rFonts w:ascii="Arial" w:hAnsi="Arial" w:cs="Arial"/>
            <w:color w:val="000000"/>
          </w:rPr>
          <w:t xml:space="preserve">uilding esteem is a first step towards your happiness and a better life. If you have low confidence or </w:t>
        </w:r>
        <w:r w:rsidR="00D16C9D" w:rsidRPr="00037F5B">
          <w:rPr>
            <w:rFonts w:ascii="Arial" w:hAnsi="Arial" w:cs="Arial"/>
            <w:color w:val="000000"/>
          </w:rPr>
          <w:fldChar w:fldCharType="begin"/>
        </w:r>
        <w:r w:rsidRPr="00037F5B">
          <w:rPr>
            <w:rFonts w:ascii="Arial" w:hAnsi="Arial" w:cs="Arial"/>
            <w:color w:val="000000"/>
          </w:rPr>
          <w:instrText xml:space="preserve"> HYPERLINK "http://www.more-selfesteem.com/low_self_esteem.htm" </w:instrText>
        </w:r>
        <w:r w:rsidR="00D16C9D" w:rsidRPr="00037F5B">
          <w:rPr>
            <w:rFonts w:ascii="Arial" w:hAnsi="Arial" w:cs="Arial"/>
            <w:color w:val="000000"/>
          </w:rPr>
          <w:fldChar w:fldCharType="separate"/>
        </w:r>
        <w:r w:rsidRPr="00037F5B">
          <w:rPr>
            <w:rStyle w:val="Hyperlink"/>
            <w:rFonts w:ascii="Arial" w:hAnsi="Arial" w:cs="Arial"/>
            <w:color w:val="000000"/>
          </w:rPr>
          <w:t xml:space="preserve">low self esteem </w:t>
        </w:r>
        <w:r w:rsidR="00D16C9D" w:rsidRPr="00037F5B">
          <w:rPr>
            <w:rFonts w:ascii="Arial" w:hAnsi="Arial" w:cs="Arial"/>
            <w:color w:val="000000"/>
          </w:rPr>
          <w:fldChar w:fldCharType="end"/>
        </w:r>
        <w:r w:rsidRPr="00037F5B">
          <w:rPr>
            <w:rFonts w:ascii="Arial" w:hAnsi="Arial" w:cs="Arial"/>
            <w:color w:val="000000"/>
          </w:rPr>
          <w:t>you will find it impossible to be the person you could be and your happiness will be limited.</w:t>
        </w:r>
      </w:ins>
    </w:p>
    <w:p w:rsidR="00037F5B" w:rsidRPr="00037F5B" w:rsidRDefault="00037F5B" w:rsidP="00037F5B">
      <w:pPr>
        <w:pStyle w:val="NormalWeb"/>
        <w:rPr>
          <w:ins w:id="4" w:author="Shereen EL-Molla" w:date="2010-05-13T15:17:00Z"/>
          <w:color w:val="000000"/>
        </w:rPr>
      </w:pPr>
      <w:ins w:id="5" w:author="Shereen EL-Molla" w:date="2010-05-13T15:17:00Z">
        <w:r w:rsidRPr="00037F5B">
          <w:rPr>
            <w:rFonts w:ascii="Arial" w:hAnsi="Arial" w:cs="Arial"/>
            <w:color w:val="000000"/>
          </w:rPr>
          <w:t>Self esteem increases your confidence. If you have confidence you will respect yourself and then you can respect others, improve your relationships and become happier....this is not a selfish goal as you will contribute more and share yourself with the world and those around you.</w:t>
        </w:r>
      </w:ins>
    </w:p>
    <w:p w:rsidR="00037F5B" w:rsidRPr="00037F5B" w:rsidRDefault="00037F5B" w:rsidP="00037F5B">
      <w:pPr>
        <w:pStyle w:val="NormalWeb"/>
        <w:rPr>
          <w:ins w:id="6" w:author="Shereen EL-Molla" w:date="2010-05-13T15:17:00Z"/>
          <w:color w:val="000000"/>
        </w:rPr>
      </w:pPr>
      <w:ins w:id="7" w:author="Shereen EL-Molla" w:date="2010-05-13T15:17:00Z">
        <w:r w:rsidRPr="00037F5B">
          <w:rPr>
            <w:rFonts w:ascii="Arial" w:hAnsi="Arial" w:cs="Arial"/>
            <w:color w:val="000000"/>
          </w:rPr>
          <w:t xml:space="preserve">Low esteem causes depression, unhappiness, </w:t>
        </w:r>
        <w:r w:rsidR="00D16C9D" w:rsidRPr="00037F5B">
          <w:rPr>
            <w:rFonts w:ascii="Arial" w:hAnsi="Arial" w:cs="Arial"/>
            <w:color w:val="000000"/>
          </w:rPr>
          <w:fldChar w:fldCharType="begin"/>
        </w:r>
        <w:r w:rsidRPr="00037F5B">
          <w:rPr>
            <w:rFonts w:ascii="Arial" w:hAnsi="Arial" w:cs="Arial"/>
            <w:color w:val="000000"/>
          </w:rPr>
          <w:instrText xml:space="preserve"> HYPERLINK "http://www.more-selfesteem.com/insecurity.htm" </w:instrText>
        </w:r>
        <w:r w:rsidR="00D16C9D" w:rsidRPr="00037F5B">
          <w:rPr>
            <w:rFonts w:ascii="Arial" w:hAnsi="Arial" w:cs="Arial"/>
            <w:color w:val="000000"/>
          </w:rPr>
          <w:fldChar w:fldCharType="separate"/>
        </w:r>
        <w:r w:rsidRPr="00037F5B">
          <w:rPr>
            <w:rStyle w:val="Hyperlink"/>
            <w:rFonts w:ascii="Arial" w:hAnsi="Arial" w:cs="Arial"/>
            <w:color w:val="000000"/>
          </w:rPr>
          <w:t>insecurity</w:t>
        </w:r>
        <w:r w:rsidR="00D16C9D" w:rsidRPr="00037F5B">
          <w:rPr>
            <w:rFonts w:ascii="Arial" w:hAnsi="Arial" w:cs="Arial"/>
            <w:color w:val="000000"/>
          </w:rPr>
          <w:fldChar w:fldCharType="end"/>
        </w:r>
        <w:r w:rsidRPr="00037F5B">
          <w:rPr>
            <w:rFonts w:ascii="Arial" w:hAnsi="Arial" w:cs="Arial"/>
            <w:color w:val="000000"/>
          </w:rPr>
          <w:t xml:space="preserve"> and low confidence. Other's desires may take preference over yours. </w:t>
        </w:r>
        <w:r w:rsidR="00D16C9D" w:rsidRPr="00037F5B">
          <w:rPr>
            <w:rFonts w:ascii="Arial" w:hAnsi="Arial" w:cs="Arial"/>
            <w:color w:val="000000"/>
          </w:rPr>
          <w:fldChar w:fldCharType="begin"/>
        </w:r>
        <w:r w:rsidRPr="00037F5B">
          <w:rPr>
            <w:rFonts w:ascii="Arial" w:hAnsi="Arial" w:cs="Arial"/>
            <w:color w:val="000000"/>
          </w:rPr>
          <w:instrText xml:space="preserve"> HYPERLINK "http://www.more-selfesteem.com/selftalk.htm" </w:instrText>
        </w:r>
        <w:r w:rsidR="00D16C9D" w:rsidRPr="00037F5B">
          <w:rPr>
            <w:rFonts w:ascii="Arial" w:hAnsi="Arial" w:cs="Arial"/>
            <w:color w:val="000000"/>
          </w:rPr>
          <w:fldChar w:fldCharType="separate"/>
        </w:r>
        <w:r w:rsidRPr="00037F5B">
          <w:rPr>
            <w:rStyle w:val="Hyperlink"/>
            <w:rFonts w:ascii="Arial" w:hAnsi="Arial" w:cs="Arial"/>
            <w:color w:val="000000"/>
          </w:rPr>
          <w:t>Inner criticism</w:t>
        </w:r>
        <w:r w:rsidR="00D16C9D" w:rsidRPr="00037F5B">
          <w:rPr>
            <w:rFonts w:ascii="Arial" w:hAnsi="Arial" w:cs="Arial"/>
            <w:color w:val="000000"/>
          </w:rPr>
          <w:fldChar w:fldCharType="end"/>
        </w:r>
        <w:r w:rsidRPr="00037F5B">
          <w:rPr>
            <w:rFonts w:ascii="Arial" w:hAnsi="Arial" w:cs="Arial"/>
            <w:color w:val="000000"/>
          </w:rPr>
          <w:t>, that nagging voice of disapproval inside you, causes you to stumble at every challenge and challenges seem impossible. </w:t>
        </w:r>
      </w:ins>
    </w:p>
    <w:p w:rsidR="00037F5B" w:rsidRPr="00037F5B" w:rsidRDefault="00037F5B" w:rsidP="00037F5B">
      <w:pPr>
        <w:pStyle w:val="NormalWeb"/>
        <w:rPr>
          <w:ins w:id="8" w:author="Shereen EL-Molla" w:date="2010-05-13T15:17:00Z"/>
          <w:color w:val="000000"/>
        </w:rPr>
      </w:pPr>
      <w:ins w:id="9" w:author="Shereen EL-Molla" w:date="2010-05-13T15:17:00Z">
        <w:r w:rsidRPr="00037F5B">
          <w:rPr>
            <w:rFonts w:ascii="Arial" w:hAnsi="Arial" w:cs="Arial"/>
            <w:i/>
            <w:iCs/>
            <w:color w:val="000000"/>
            <w:sz w:val="27"/>
            <w:szCs w:val="27"/>
          </w:rPr>
          <w:t>How to improve your esteem and confidence</w:t>
        </w:r>
      </w:ins>
    </w:p>
    <w:p w:rsidR="00037F5B" w:rsidRPr="00037F5B" w:rsidRDefault="00037F5B" w:rsidP="00037F5B">
      <w:pPr>
        <w:pStyle w:val="NormalWeb"/>
        <w:rPr>
          <w:ins w:id="10" w:author="Shereen EL-Molla" w:date="2010-05-13T15:17:00Z"/>
          <w:color w:val="000000"/>
        </w:rPr>
      </w:pPr>
      <w:ins w:id="11" w:author="Shereen EL-Molla" w:date="2010-05-13T15:17:00Z">
        <w:r w:rsidRPr="00037F5B">
          <w:rPr>
            <w:rFonts w:ascii="Arial" w:hAnsi="Arial" w:cs="Arial"/>
            <w:color w:val="000000"/>
          </w:rPr>
          <w:t xml:space="preserve">1. </w:t>
        </w:r>
        <w:r w:rsidRPr="00037F5B">
          <w:rPr>
            <w:rStyle w:val="Strong"/>
            <w:rFonts w:ascii="Arial" w:hAnsi="Arial" w:cs="Arial"/>
            <w:color w:val="000000"/>
          </w:rPr>
          <w:t xml:space="preserve">Face your fears - </w:t>
        </w:r>
        <w:r w:rsidRPr="00037F5B">
          <w:rPr>
            <w:rFonts w:ascii="Arial" w:hAnsi="Arial" w:cs="Arial"/>
            <w:color w:val="000000"/>
          </w:rPr>
          <w:t xml:space="preserve">challenges seem scary but your fears are usually </w:t>
        </w:r>
        <w:commentRangeStart w:id="12"/>
        <w:r w:rsidRPr="00037F5B">
          <w:rPr>
            <w:rFonts w:ascii="Arial" w:hAnsi="Arial" w:cs="Arial"/>
            <w:color w:val="000000"/>
          </w:rPr>
          <w:t>exagerated</w:t>
        </w:r>
        <w:commentRangeEnd w:id="12"/>
        <w:r w:rsidR="00600254">
          <w:rPr>
            <w:rStyle w:val="CommentReference"/>
            <w:rFonts w:ascii="Calibri" w:eastAsia="Calibri" w:hAnsi="Calibri" w:cs="Arial"/>
          </w:rPr>
          <w:commentReference w:id="12"/>
        </w:r>
        <w:r w:rsidRPr="00037F5B">
          <w:rPr>
            <w:rFonts w:ascii="Arial" w:hAnsi="Arial" w:cs="Arial"/>
            <w:color w:val="000000"/>
          </w:rPr>
          <w:t>. Facing your fears increases your confidence and boosts your esteem.</w:t>
        </w:r>
      </w:ins>
    </w:p>
    <w:p w:rsidR="00037F5B" w:rsidRDefault="00037F5B" w:rsidP="00037F5B">
      <w:pPr>
        <w:pStyle w:val="NormalWeb"/>
        <w:rPr>
          <w:ins w:id="13" w:author="Shereen EL-Molla" w:date="2010-05-13T15:17:00Z"/>
        </w:rPr>
      </w:pPr>
      <w:ins w:id="14" w:author="Shereen EL-Molla" w:date="2010-05-13T15:17:00Z">
        <w:r w:rsidRPr="00037F5B">
          <w:rPr>
            <w:rFonts w:ascii="Arial" w:hAnsi="Arial" w:cs="Arial"/>
            <w:color w:val="000000"/>
          </w:rPr>
          <w:t xml:space="preserve">2. </w:t>
        </w:r>
        <w:r w:rsidRPr="00037F5B">
          <w:rPr>
            <w:rFonts w:ascii="Arial" w:hAnsi="Arial" w:cs="Arial"/>
            <w:b/>
            <w:bCs/>
            <w:color w:val="000000"/>
          </w:rPr>
          <w:t>Forget your failures </w:t>
        </w:r>
        <w:r w:rsidRPr="00037F5B">
          <w:rPr>
            <w:rFonts w:ascii="Arial" w:hAnsi="Arial" w:cs="Arial"/>
            <w:color w:val="000000"/>
          </w:rPr>
          <w:t xml:space="preserve"> - learn from them. Avoid making the same mistakes again but don't limit yourself by assuming you failed before so you can't succeed this time. Try again, you're wiser and stronger.  Don't be trapped in the past!</w:t>
        </w:r>
      </w:ins>
    </w:p>
    <w:p w:rsidR="004B7CBE" w:rsidRPr="00037F5B" w:rsidRDefault="004B7CBE" w:rsidP="004B7CBE">
      <w:pPr>
        <w:pStyle w:val="NormalWeb"/>
        <w:rPr>
          <w:ins w:id="15" w:author="Shereen EL-Molla" w:date="2010-05-13T15:17:00Z"/>
          <w:color w:val="000000"/>
        </w:rPr>
      </w:pPr>
      <w:ins w:id="16" w:author="Shereen EL-Molla" w:date="2010-05-13T15:17:00Z">
        <w:r>
          <w:t>(POINT 3 IS HIDDEN)</w:t>
        </w:r>
      </w:ins>
    </w:p>
    <w:p w:rsidR="00037F5B" w:rsidRPr="00037F5B" w:rsidRDefault="00037F5B" w:rsidP="00037F5B">
      <w:pPr>
        <w:pStyle w:val="NormalWeb"/>
        <w:rPr>
          <w:ins w:id="17" w:author="Shereen EL-Molla" w:date="2010-05-13T15:17:00Z"/>
          <w:color w:val="000000"/>
        </w:rPr>
      </w:pPr>
      <w:ins w:id="18" w:author="Shereen EL-Molla" w:date="2010-05-13T15:17:00Z">
        <w:r w:rsidRPr="00037F5B">
          <w:rPr>
            <w:rFonts w:ascii="Arial" w:hAnsi="Arial" w:cs="Arial"/>
            <w:color w:val="000000"/>
          </w:rPr>
          <w:t xml:space="preserve">4. </w:t>
        </w:r>
        <w:r w:rsidRPr="00037F5B">
          <w:rPr>
            <w:rFonts w:ascii="Arial" w:hAnsi="Arial" w:cs="Arial"/>
            <w:b/>
            <w:bCs/>
            <w:color w:val="000000"/>
          </w:rPr>
          <w:t>Reward yourself when you succeed.</w:t>
        </w:r>
        <w:r w:rsidRPr="00037F5B">
          <w:rPr>
            <w:rFonts w:ascii="Arial" w:hAnsi="Arial" w:cs="Arial"/>
            <w:color w:val="000000"/>
          </w:rPr>
          <w:t xml:space="preserve"> No-one else will! Isn't everything easier when you take time to help yourself? Make a list of your successes and focus on the positive.</w:t>
        </w:r>
      </w:ins>
    </w:p>
    <w:p w:rsidR="00037F5B" w:rsidRPr="00037F5B" w:rsidRDefault="00037F5B" w:rsidP="00037F5B">
      <w:pPr>
        <w:pStyle w:val="NormalWeb"/>
        <w:rPr>
          <w:ins w:id="19" w:author="Shereen EL-Molla" w:date="2010-05-13T15:17:00Z"/>
          <w:color w:val="000000"/>
        </w:rPr>
      </w:pPr>
      <w:ins w:id="20" w:author="Shereen EL-Molla" w:date="2010-05-13T15:17:00Z">
        <w:r w:rsidRPr="00037F5B">
          <w:rPr>
            <w:rFonts w:ascii="Arial" w:hAnsi="Arial" w:cs="Arial"/>
            <w:color w:val="000000"/>
          </w:rPr>
          <w:t xml:space="preserve">5. </w:t>
        </w:r>
        <w:r w:rsidRPr="00037F5B">
          <w:rPr>
            <w:rFonts w:ascii="Arial" w:hAnsi="Arial" w:cs="Arial"/>
            <w:b/>
            <w:bCs/>
            <w:color w:val="000000"/>
          </w:rPr>
          <w:t xml:space="preserve">Talk - </w:t>
        </w:r>
        <w:r w:rsidRPr="00037F5B">
          <w:rPr>
            <w:rFonts w:ascii="Arial" w:hAnsi="Arial" w:cs="Arial"/>
            <w:color w:val="000000"/>
          </w:rPr>
          <w:t xml:space="preserve">We often make assumptions about a situation or person which are not true. Your attitude and behaviour can be negatively affected so if you have any doubt or question ask and don't assume you know why or how. There is much more about this point and about many of the others in a wonderful book I have read recently. I </w:t>
        </w:r>
        <w:r w:rsidRPr="00037F5B">
          <w:rPr>
            <w:rFonts w:ascii="Arial" w:hAnsi="Arial" w:cs="Arial"/>
            <w:i/>
            <w:iCs/>
            <w:color w:val="000000"/>
          </w:rPr>
          <w:t>personally recommend</w:t>
        </w:r>
        <w:r w:rsidRPr="00037F5B">
          <w:rPr>
            <w:rFonts w:ascii="Arial" w:hAnsi="Arial" w:cs="Arial"/>
            <w:color w:val="000000"/>
          </w:rPr>
          <w:t xml:space="preserve"> you to read it too as </w:t>
        </w:r>
        <w:commentRangeStart w:id="21"/>
        <w:r w:rsidRPr="00037F5B">
          <w:rPr>
            <w:rFonts w:ascii="Arial" w:hAnsi="Arial" w:cs="Arial"/>
            <w:color w:val="000000"/>
          </w:rPr>
          <w:t>you're</w:t>
        </w:r>
        <w:commentRangeEnd w:id="21"/>
        <w:r w:rsidR="00600254">
          <w:rPr>
            <w:rStyle w:val="CommentReference"/>
            <w:rFonts w:ascii="Calibri" w:eastAsia="Calibri" w:hAnsi="Calibri" w:cs="Arial"/>
          </w:rPr>
          <w:commentReference w:id="21"/>
        </w:r>
        <w:r w:rsidRPr="00037F5B">
          <w:rPr>
            <w:rFonts w:ascii="Arial" w:hAnsi="Arial" w:cs="Arial"/>
            <w:color w:val="000000"/>
          </w:rPr>
          <w:t xml:space="preserve"> going to get a lot out of it. It's called </w:t>
        </w:r>
        <w:r w:rsidR="00D16C9D" w:rsidRPr="00037F5B">
          <w:rPr>
            <w:rFonts w:ascii="Arial" w:hAnsi="Arial" w:cs="Arial"/>
            <w:color w:val="000000"/>
          </w:rPr>
          <w:fldChar w:fldCharType="begin"/>
        </w:r>
        <w:r w:rsidRPr="00037F5B">
          <w:rPr>
            <w:rFonts w:ascii="Arial" w:hAnsi="Arial" w:cs="Arial"/>
            <w:color w:val="000000"/>
          </w:rPr>
          <w:instrText xml:space="preserve"> HYPERLINK "http://www.more-selfesteem.com/book/agreementsbk.htm" </w:instrText>
        </w:r>
        <w:r w:rsidR="00D16C9D" w:rsidRPr="00037F5B">
          <w:rPr>
            <w:rFonts w:ascii="Arial" w:hAnsi="Arial" w:cs="Arial"/>
            <w:color w:val="000000"/>
          </w:rPr>
          <w:fldChar w:fldCharType="separate"/>
        </w:r>
        <w:r w:rsidRPr="00037F5B">
          <w:rPr>
            <w:rStyle w:val="Hyperlink"/>
            <w:rFonts w:ascii="Arial" w:hAnsi="Arial" w:cs="Arial"/>
            <w:b/>
            <w:bCs/>
            <w:color w:val="000000"/>
          </w:rPr>
          <w:t>The Four Agreements</w:t>
        </w:r>
        <w:r w:rsidR="00D16C9D" w:rsidRPr="00037F5B">
          <w:rPr>
            <w:rFonts w:ascii="Arial" w:hAnsi="Arial" w:cs="Arial"/>
            <w:color w:val="000000"/>
          </w:rPr>
          <w:fldChar w:fldCharType="end"/>
        </w:r>
        <w:r w:rsidRPr="00037F5B">
          <w:rPr>
            <w:rFonts w:ascii="Arial" w:hAnsi="Arial" w:cs="Arial"/>
            <w:color w:val="000000"/>
          </w:rPr>
          <w:t xml:space="preserve"> by Don Miguel Ruiz, click on the link to order this extraordinary book now.         </w:t>
        </w:r>
      </w:ins>
    </w:p>
    <w:p w:rsidR="00037F5B" w:rsidRPr="00037F5B" w:rsidRDefault="00037F5B" w:rsidP="00037F5B">
      <w:pPr>
        <w:jc w:val="right"/>
        <w:rPr>
          <w:ins w:id="22" w:author="Shereen EL-Molla" w:date="2010-05-13T15:17:00Z"/>
          <w:rtl/>
        </w:rPr>
        <w:sectPr w:rsidR="00037F5B" w:rsidRPr="00037F5B" w:rsidSect="00037F5B">
          <w:headerReference w:type="default" r:id="rId9"/>
          <w:footerReference w:type="default" r:id="rId10"/>
          <w:pgSz w:w="11906" w:h="16838"/>
          <w:pgMar w:top="1440" w:right="1440" w:bottom="1440" w:left="1440" w:header="720" w:footer="720" w:gutter="0"/>
          <w:cols w:num="2" w:space="720"/>
          <w:rtlGutter/>
          <w:docGrid w:linePitch="360"/>
        </w:sectPr>
      </w:pPr>
    </w:p>
    <w:p w:rsidR="00911A0A" w:rsidRDefault="00911A0A" w:rsidP="00037F5B">
      <w:pPr>
        <w:jc w:val="right"/>
        <w:rPr>
          <w:ins w:id="23" w:author="Shereen EL-Molla" w:date="2010-05-13T15:17:00Z"/>
        </w:rPr>
      </w:pPr>
    </w:p>
    <w:p w:rsidR="0000716B" w:rsidRPr="0000716B" w:rsidRDefault="0000716B" w:rsidP="0000716B">
      <w:pPr>
        <w:rPr>
          <w:ins w:id="24" w:author="Shereen EL-Molla" w:date="2010-05-13T15:17:00Z"/>
        </w:rPr>
      </w:pPr>
    </w:p>
    <w:p w:rsidR="0000716B" w:rsidRDefault="0000716B" w:rsidP="0000716B">
      <w:pPr>
        <w:jc w:val="right"/>
        <w:rPr>
          <w:ins w:id="25" w:author="Shereen EL-Molla" w:date="2010-05-13T15:17:00Z"/>
          <w:rtl/>
        </w:rPr>
      </w:pPr>
      <w:commentRangeStart w:id="26"/>
      <w:ins w:id="27" w:author="Shereen EL-Molla" w:date="2010-05-13T15:17:00Z">
        <w:r>
          <w:rPr>
            <w:rFonts w:hint="cs"/>
            <w:rtl/>
          </w:rPr>
          <w:t>2</w:t>
        </w:r>
        <w:commentRangeEnd w:id="26"/>
        <w:r w:rsidR="003B6A3B">
          <w:rPr>
            <w:rStyle w:val="CommentReference"/>
          </w:rPr>
          <w:commentReference w:id="26"/>
        </w:r>
        <w:r>
          <w:rPr>
            <w:rFonts w:hint="cs"/>
            <w:rtl/>
          </w:rPr>
          <w:t>CO</w:t>
        </w:r>
      </w:ins>
    </w:p>
    <w:p w:rsidR="0000716B" w:rsidRPr="0000716B" w:rsidRDefault="0000716B" w:rsidP="0000716B">
      <w:pPr>
        <w:rPr>
          <w:ins w:id="28" w:author="Shereen EL-Molla" w:date="2010-05-13T15:17:00Z"/>
          <w:rtl/>
        </w:rPr>
      </w:pPr>
    </w:p>
    <w:p w:rsidR="0000716B" w:rsidRDefault="00600254" w:rsidP="00600254">
      <w:pPr>
        <w:tabs>
          <w:tab w:val="left" w:pos="225"/>
        </w:tabs>
        <w:bidi w:val="0"/>
        <w:rPr>
          <w:ins w:id="29" w:author="Shereen EL-Molla" w:date="2010-05-13T15:17:00Z"/>
          <w:rtl/>
        </w:rPr>
      </w:pPr>
      <w:ins w:id="30" w:author="Shereen EL-Molla" w:date="2010-05-13T15:17:00Z">
        <w:r>
          <w:tab/>
        </w:r>
      </w:ins>
    </w:p>
    <w:p w:rsidR="00600254" w:rsidRPr="00600254" w:rsidRDefault="00600254" w:rsidP="00600254">
      <w:pPr>
        <w:rPr>
          <w:ins w:id="31" w:author="Shereen EL-Molla" w:date="2010-05-13T15:17:00Z"/>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21"/>
        <w:gridCol w:w="4621"/>
      </w:tblGrid>
      <w:tr w:rsidR="00EA58CC" w:rsidTr="00773250">
        <w:trPr>
          <w:ins w:id="32" w:author="Shereen EL-Molla" w:date="2010-05-13T15:17:00Z"/>
        </w:trPr>
        <w:tc>
          <w:tcPr>
            <w:tcW w:w="4621" w:type="dxa"/>
          </w:tcPr>
          <w:p w:rsidR="00EA58CC" w:rsidRDefault="00EA58CC" w:rsidP="00266E38">
            <w:pPr>
              <w:jc w:val="right"/>
              <w:rPr>
                <w:ins w:id="33" w:author="Shereen EL-Molla" w:date="2010-05-13T15:17:00Z"/>
                <w:rtl/>
              </w:rPr>
            </w:pPr>
            <w:ins w:id="34" w:author="Shereen EL-Molla" w:date="2010-05-13T15:17:00Z">
              <w:r>
                <w:t>2-French Midterm on Tues</w:t>
              </w:r>
            </w:ins>
          </w:p>
        </w:tc>
        <w:tc>
          <w:tcPr>
            <w:tcW w:w="4621" w:type="dxa"/>
          </w:tcPr>
          <w:p w:rsidR="00EA58CC" w:rsidRDefault="00EA58CC" w:rsidP="00266E38">
            <w:pPr>
              <w:jc w:val="right"/>
              <w:rPr>
                <w:ins w:id="35" w:author="Shereen EL-Molla" w:date="2010-05-13T15:17:00Z"/>
                <w:rtl/>
              </w:rPr>
            </w:pPr>
            <w:ins w:id="36" w:author="Shereen EL-Molla" w:date="2010-05-13T15:17:00Z">
              <w:r>
                <w:t>List -to-do</w:t>
              </w:r>
              <w:r w:rsidR="00DE7A45">
                <w:rPr>
                  <w:rFonts w:hint="cs"/>
                  <w:rtl/>
                </w:rPr>
                <w:t>*****</w:t>
              </w:r>
            </w:ins>
          </w:p>
        </w:tc>
      </w:tr>
      <w:tr w:rsidR="00EA58CC" w:rsidTr="00773250">
        <w:trPr>
          <w:ins w:id="37" w:author="Shereen EL-Molla" w:date="2010-05-13T15:17:00Z"/>
        </w:trPr>
        <w:tc>
          <w:tcPr>
            <w:tcW w:w="4621" w:type="dxa"/>
          </w:tcPr>
          <w:p w:rsidR="00EA58CC" w:rsidRDefault="00EA58CC" w:rsidP="00266E38">
            <w:pPr>
              <w:jc w:val="right"/>
              <w:rPr>
                <w:ins w:id="38" w:author="Shereen EL-Molla" w:date="2010-05-13T15:17:00Z"/>
                <w:rtl/>
              </w:rPr>
            </w:pPr>
            <w:ins w:id="39" w:author="Shereen EL-Molla" w:date="2010-05-13T15:17:00Z">
              <w:r>
                <w:t>3- Translation exam on WED</w:t>
              </w:r>
            </w:ins>
          </w:p>
        </w:tc>
        <w:tc>
          <w:tcPr>
            <w:tcW w:w="4621" w:type="dxa"/>
          </w:tcPr>
          <w:p w:rsidR="00EA58CC" w:rsidRDefault="00EA58CC" w:rsidP="00266E38">
            <w:pPr>
              <w:jc w:val="right"/>
              <w:rPr>
                <w:ins w:id="40" w:author="Shereen EL-Molla" w:date="2010-05-13T15:17:00Z"/>
                <w:rtl/>
              </w:rPr>
            </w:pPr>
            <w:ins w:id="41" w:author="Shereen EL-Molla" w:date="2010-05-13T15:17:00Z">
              <w:r>
                <w:t>1- Quiz CAT on MON</w:t>
              </w:r>
            </w:ins>
          </w:p>
        </w:tc>
      </w:tr>
    </w:tbl>
    <w:p w:rsidR="00911A0A" w:rsidRDefault="001045C7" w:rsidP="001045C7">
      <w:pPr>
        <w:jc w:val="right"/>
        <w:rPr>
          <w:del w:id="42" w:author="Shereen EL-Molla" w:date="2010-05-13T15:17:00Z"/>
        </w:rPr>
      </w:pPr>
      <w:del w:id="43" w:author="Shereen EL-Molla" w:date="2010-05-13T15:17:00Z">
        <w:r>
          <w:delText>“Health is wealth.” Those who have understood its importance will try to keep themselves fit. Apart from a balanced diet, sports are necessary to maintain our health. If we do not play regularly, our body does not develop. Our body becomes weak. We may become a target for many of the diseases. Sports are necessary for maintaining our health and physical fitness.</w:delText>
        </w:r>
        <w:r>
          <w:br/>
          <w:delText>Sports also inculcate good qualities in us. Involving oneself in competitive sports will encourage healthy competition. Taking up captainship in team games will inculcate leadership qualities. Playing as a team will encourage co-operation among the players.</w:delText>
        </w:r>
        <w:r>
          <w:br/>
          <w:delText>We may feel that, if we spend our time in playing, when should we study? Here is a solution- Study in the morning as the mind is fresh. After you return home from school, play for about one to two hours as the mind is tired. Then you can study again. So friends, always remember the proverb, “All study and no play makes Jack a dull boy.” This proverb not only applies to Jack but for all of us.</w:delText>
        </w:r>
      </w:del>
    </w:p>
    <w:p w:rsidR="003A69D2" w:rsidRDefault="003A69D2" w:rsidP="001045C7">
      <w:pPr>
        <w:jc w:val="right"/>
        <w:rPr>
          <w:del w:id="44" w:author="Shereen EL-Molla" w:date="2010-05-13T15:17:00Z"/>
        </w:rPr>
      </w:pPr>
    </w:p>
    <w:p w:rsidR="003A69D2" w:rsidRDefault="003A69D2" w:rsidP="001045C7">
      <w:pPr>
        <w:jc w:val="right"/>
        <w:rPr>
          <w:del w:id="45" w:author="Shereen EL-Molla" w:date="2010-05-13T15:17:00Z"/>
          <w:color w:val="FF0000"/>
          <w:sz w:val="72"/>
          <w:szCs w:val="72"/>
        </w:rPr>
      </w:pPr>
      <w:commentRangeStart w:id="46"/>
      <w:del w:id="47" w:author="Shereen EL-Molla" w:date="2010-05-13T15:17:00Z">
        <w:r w:rsidRPr="003A69D2">
          <w:rPr>
            <w:color w:val="FF0000"/>
            <w:sz w:val="72"/>
            <w:szCs w:val="72"/>
          </w:rPr>
          <w:delText>20</w:delText>
        </w:r>
        <w:r w:rsidRPr="003A69D2">
          <w:rPr>
            <w:color w:val="FF0000"/>
            <w:sz w:val="72"/>
            <w:szCs w:val="72"/>
            <w:vertAlign w:val="superscript"/>
          </w:rPr>
          <w:delText>th</w:delText>
        </w:r>
        <w:r w:rsidRPr="003A69D2">
          <w:rPr>
            <w:color w:val="FF0000"/>
            <w:sz w:val="72"/>
            <w:szCs w:val="72"/>
          </w:rPr>
          <w:delText xml:space="preserve"> CENTURY</w:delText>
        </w:r>
        <w:commentRangeEnd w:id="46"/>
        <w:r>
          <w:rPr>
            <w:rStyle w:val="CommentReference"/>
          </w:rPr>
          <w:commentReference w:id="46"/>
        </w:r>
      </w:del>
    </w:p>
    <w:p w:rsidR="003A69D2" w:rsidRPr="003A69D2" w:rsidRDefault="003A69D2" w:rsidP="001045C7">
      <w:pPr>
        <w:jc w:val="right"/>
        <w:rPr>
          <w:del w:id="48" w:author="Shereen EL-Molla" w:date="2010-05-13T15:17:00Z"/>
          <w:color w:val="FF0000"/>
          <w:sz w:val="72"/>
          <w:szCs w:val="72"/>
        </w:rPr>
      </w:pPr>
      <w:del w:id="49" w:author="Shereen EL-Molla" w:date="2010-05-13T15:17:00Z">
        <w:r w:rsidRPr="00D16C9D">
          <w:rPr>
            <w:color w:val="FF0000"/>
            <w:sz w:val="72"/>
            <w:szCs w:val="72"/>
          </w:rPr>
          <w:object w:dxaOrig="4317" w:dyaOrig="28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2in" o:ole="">
              <v:imagedata r:id="rId11" o:title=""/>
            </v:shape>
            <o:OLEObject Type="Embed" ProgID="MSGraph.Chart.8" ShapeID="_x0000_i1025" DrawAspect="Content" ObjectID="_1335289616" r:id="rId12">
              <o:FieldCodes>\s</o:FieldCodes>
            </o:OLEObject>
          </w:object>
        </w:r>
      </w:del>
    </w:p>
    <w:p w:rsidR="003A69D2" w:rsidRPr="0000716B" w:rsidRDefault="003A69D2">
      <w:pPr>
        <w:jc w:val="right"/>
        <w:rPr>
          <w:rPrChange w:id="50" w:author="Shereen EL-Molla" w:date="2010-05-13T15:17:00Z">
            <w:rPr>
              <w:color w:val="FF0000"/>
              <w:sz w:val="72"/>
              <w:szCs w:val="72"/>
            </w:rPr>
          </w:rPrChange>
        </w:rPr>
      </w:pPr>
    </w:p>
    <w:sectPr w:rsidR="003A69D2" w:rsidRPr="0000716B" w:rsidSect="00037F5B">
      <w:type w:val="continuous"/>
      <w:pgSz w:w="11906" w:h="16838"/>
      <w:pgMar w:top="1440" w:right="1440" w:bottom="1440" w:left="1440" w:header="720" w:footer="720" w:gutter="0"/>
      <w:cols w:space="720"/>
      <w:bidi/>
      <w:rtlGutter/>
      <w:docGrid w:linePitch="360"/>
      <w:sectPrChange w:id="51" w:author="Shereen EL-Molla" w:date="2010-05-13T15:17:00Z">
        <w:sectPr w:rsidR="003A69D2" w:rsidRPr="0000716B" w:rsidSect="00037F5B">
          <w:type w:val="nextPage"/>
        </w:sectPr>
      </w:sectPrChange>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2" w:author="Shereen EL-Molla" w:date="2010-05-13T14:41:00Z" w:initials="SE">
    <w:p w:rsidR="00600254" w:rsidRDefault="00600254">
      <w:pPr>
        <w:pStyle w:val="CommentText"/>
      </w:pPr>
      <w:r>
        <w:rPr>
          <w:rStyle w:val="CommentReference"/>
        </w:rPr>
        <w:annotationRef/>
      </w:r>
      <w:r>
        <w:t>Spelling Mistake</w:t>
      </w:r>
    </w:p>
  </w:comment>
  <w:comment w:id="21" w:author="Shereen EL-Molla" w:date="2010-05-13T14:41:00Z" w:initials="SE">
    <w:p w:rsidR="00600254" w:rsidRDefault="00600254">
      <w:pPr>
        <w:pStyle w:val="CommentText"/>
      </w:pPr>
      <w:r>
        <w:rPr>
          <w:rStyle w:val="CommentReference"/>
        </w:rPr>
        <w:annotationRef/>
      </w:r>
      <w:r>
        <w:t>Grammar checking</w:t>
      </w:r>
    </w:p>
  </w:comment>
  <w:comment w:id="26" w:author="Shereen EL-Molla" w:date="2010-05-13T14:42:00Z" w:initials="SE">
    <w:p w:rsidR="003B6A3B" w:rsidRDefault="003B6A3B">
      <w:pPr>
        <w:pStyle w:val="CommentText"/>
      </w:pPr>
      <w:r>
        <w:rPr>
          <w:rStyle w:val="CommentReference"/>
        </w:rPr>
        <w:annotationRef/>
      </w:r>
      <w:r>
        <w:t>Subscript</w:t>
      </w:r>
    </w:p>
  </w:comment>
  <w:comment w:id="46" w:author="Shereen EL-Molla" w:date="2010-05-13T15:05:00Z" w:initials="SE">
    <w:p w:rsidR="003A69D2" w:rsidRDefault="003A69D2">
      <w:pPr>
        <w:pStyle w:val="CommentText"/>
      </w:pPr>
      <w:r>
        <w:rPr>
          <w:rStyle w:val="CommentReference"/>
        </w:rPr>
        <w:annotationRef/>
      </w:r>
      <w:r>
        <w:t>superscript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7BFD" w:rsidRDefault="00F77BFD" w:rsidP="00D16C9D">
      <w:pPr>
        <w:spacing w:after="0" w:line="240" w:lineRule="auto"/>
      </w:pPr>
      <w:r>
        <w:separator/>
      </w:r>
    </w:p>
  </w:endnote>
  <w:endnote w:type="continuationSeparator" w:id="0">
    <w:p w:rsidR="00F77BFD" w:rsidRDefault="00F77BFD" w:rsidP="00D16C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F5B" w:rsidRPr="00037F5B" w:rsidRDefault="00037F5B" w:rsidP="00037F5B">
    <w:pPr>
      <w:pStyle w:val="Footer"/>
    </w:pPr>
    <w:r>
      <w:t>Shereen</w:t>
    </w:r>
  </w:p>
  <w:p w:rsidR="00037F5B" w:rsidRDefault="00037F5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7BFD" w:rsidRDefault="00F77BFD" w:rsidP="00D16C9D">
      <w:pPr>
        <w:spacing w:after="0" w:line="240" w:lineRule="auto"/>
      </w:pPr>
      <w:r>
        <w:separator/>
      </w:r>
    </w:p>
  </w:footnote>
  <w:footnote w:type="continuationSeparator" w:id="0">
    <w:p w:rsidR="00F77BFD" w:rsidRDefault="00F77BFD" w:rsidP="00D16C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F5B" w:rsidRPr="00037F5B" w:rsidRDefault="00037F5B" w:rsidP="00037F5B">
    <w:pPr>
      <w:pStyle w:val="Header"/>
    </w:pPr>
    <w:r>
      <w:t>CAT Assign</w:t>
    </w:r>
  </w:p>
  <w:p w:rsidR="00037F5B" w:rsidRDefault="00037F5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oNotDisplayPageBoundarie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045C7"/>
    <w:rsid w:val="0000716B"/>
    <w:rsid w:val="00037F5B"/>
    <w:rsid w:val="000654CC"/>
    <w:rsid w:val="000769B0"/>
    <w:rsid w:val="000D1004"/>
    <w:rsid w:val="001045C7"/>
    <w:rsid w:val="00266E38"/>
    <w:rsid w:val="002A2229"/>
    <w:rsid w:val="003A69D2"/>
    <w:rsid w:val="003B6A3B"/>
    <w:rsid w:val="004B7CBE"/>
    <w:rsid w:val="00600254"/>
    <w:rsid w:val="006C2268"/>
    <w:rsid w:val="00773250"/>
    <w:rsid w:val="007A3003"/>
    <w:rsid w:val="00911A0A"/>
    <w:rsid w:val="00A856ED"/>
    <w:rsid w:val="00B36E6A"/>
    <w:rsid w:val="00B42897"/>
    <w:rsid w:val="00BE02B7"/>
    <w:rsid w:val="00D16C9D"/>
    <w:rsid w:val="00DE7A45"/>
    <w:rsid w:val="00E20F39"/>
    <w:rsid w:val="00EA58CC"/>
    <w:rsid w:val="00F77BF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5C7"/>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A69D2"/>
    <w:rPr>
      <w:sz w:val="16"/>
      <w:szCs w:val="16"/>
    </w:rPr>
  </w:style>
  <w:style w:type="paragraph" w:styleId="CommentText">
    <w:name w:val="annotation text"/>
    <w:basedOn w:val="Normal"/>
    <w:link w:val="CommentTextChar"/>
    <w:uiPriority w:val="99"/>
    <w:semiHidden/>
    <w:unhideWhenUsed/>
    <w:rsid w:val="003A69D2"/>
    <w:rPr>
      <w:sz w:val="20"/>
      <w:szCs w:val="20"/>
    </w:rPr>
  </w:style>
  <w:style w:type="character" w:customStyle="1" w:styleId="CommentTextChar">
    <w:name w:val="Comment Text Char"/>
    <w:basedOn w:val="DefaultParagraphFont"/>
    <w:link w:val="CommentText"/>
    <w:uiPriority w:val="99"/>
    <w:semiHidden/>
    <w:rsid w:val="003A69D2"/>
  </w:style>
  <w:style w:type="paragraph" w:styleId="CommentSubject">
    <w:name w:val="annotation subject"/>
    <w:basedOn w:val="CommentText"/>
    <w:next w:val="CommentText"/>
    <w:link w:val="CommentSubjectChar"/>
    <w:uiPriority w:val="99"/>
    <w:semiHidden/>
    <w:unhideWhenUsed/>
    <w:rsid w:val="003A69D2"/>
    <w:rPr>
      <w:b/>
      <w:bCs/>
    </w:rPr>
  </w:style>
  <w:style w:type="character" w:customStyle="1" w:styleId="CommentSubjectChar">
    <w:name w:val="Comment Subject Char"/>
    <w:basedOn w:val="CommentTextChar"/>
    <w:link w:val="CommentSubject"/>
    <w:uiPriority w:val="99"/>
    <w:semiHidden/>
    <w:rsid w:val="003A69D2"/>
    <w:rPr>
      <w:b/>
      <w:bCs/>
    </w:rPr>
  </w:style>
  <w:style w:type="paragraph" w:styleId="BalloonText">
    <w:name w:val="Balloon Text"/>
    <w:basedOn w:val="Normal"/>
    <w:link w:val="BalloonTextChar"/>
    <w:uiPriority w:val="99"/>
    <w:semiHidden/>
    <w:unhideWhenUsed/>
    <w:rsid w:val="003A69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69D2"/>
    <w:rPr>
      <w:rFonts w:ascii="Tahoma" w:hAnsi="Tahoma" w:cs="Tahoma"/>
      <w:sz w:val="16"/>
      <w:szCs w:val="16"/>
    </w:rPr>
  </w:style>
  <w:style w:type="character" w:styleId="Hyperlink">
    <w:name w:val="Hyperlink"/>
    <w:basedOn w:val="DefaultParagraphFont"/>
    <w:uiPriority w:val="99"/>
    <w:semiHidden/>
    <w:unhideWhenUsed/>
    <w:rsid w:val="00B36E6A"/>
    <w:rPr>
      <w:color w:val="0000FF"/>
      <w:u w:val="single"/>
    </w:rPr>
  </w:style>
  <w:style w:type="paragraph" w:styleId="NormalWeb">
    <w:name w:val="Normal (Web)"/>
    <w:basedOn w:val="Normal"/>
    <w:uiPriority w:val="99"/>
    <w:semiHidden/>
    <w:unhideWhenUsed/>
    <w:rsid w:val="00B36E6A"/>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36E6A"/>
    <w:rPr>
      <w:b/>
      <w:bCs/>
    </w:rPr>
  </w:style>
  <w:style w:type="paragraph" w:styleId="Header">
    <w:name w:val="header"/>
    <w:basedOn w:val="Normal"/>
    <w:link w:val="HeaderChar"/>
    <w:uiPriority w:val="99"/>
    <w:unhideWhenUsed/>
    <w:rsid w:val="00B36E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6E6A"/>
    <w:rPr>
      <w:sz w:val="22"/>
      <w:szCs w:val="22"/>
    </w:rPr>
  </w:style>
  <w:style w:type="paragraph" w:styleId="Footer">
    <w:name w:val="footer"/>
    <w:basedOn w:val="Normal"/>
    <w:link w:val="FooterChar"/>
    <w:uiPriority w:val="99"/>
    <w:unhideWhenUsed/>
    <w:rsid w:val="00B36E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6E6A"/>
    <w:rPr>
      <w:sz w:val="22"/>
      <w:szCs w:val="22"/>
    </w:rPr>
  </w:style>
  <w:style w:type="table" w:styleId="TableGrid">
    <w:name w:val="Table Grid"/>
    <w:basedOn w:val="TableNormal"/>
    <w:uiPriority w:val="59"/>
    <w:rsid w:val="00B36E6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Revision">
    <w:name w:val="Revision"/>
    <w:hidden/>
    <w:uiPriority w:val="99"/>
    <w:semiHidden/>
    <w:rsid w:val="00B36E6A"/>
    <w:rPr>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A7E5C-7105-4374-B9A1-B3B88757F2F1}">
  <ds:schemaRefs>
    <ds:schemaRef ds:uri="http://schemas.openxmlformats.org/officeDocument/2006/bibliography"/>
  </ds:schemaRefs>
</ds:datastoreItem>
</file>

<file path=customXml/itemProps2.xml><?xml version="1.0" encoding="utf-8"?>
<ds:datastoreItem xmlns:ds="http://schemas.openxmlformats.org/officeDocument/2006/customXml" ds:itemID="{5FFDE15E-C55C-453F-8D51-5A1ED1D56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496</Words>
  <Characters>2833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Shereen EL-Molla</dc:creator>
  <cp:lastModifiedBy>Shereen EL-Molla</cp:lastModifiedBy>
  <cp:revision>3</cp:revision>
  <dcterms:created xsi:type="dcterms:W3CDTF">2010-05-13T12:16:00Z</dcterms:created>
  <dcterms:modified xsi:type="dcterms:W3CDTF">2010-05-13T18:01:00Z</dcterms:modified>
</cp:coreProperties>
</file>